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AC13B7">
        <w:rPr>
          <w:rFonts w:ascii="Tahoma" w:hAnsi="Tahoma"/>
          <w:sz w:val="22"/>
          <w:szCs w:val="22"/>
        </w:rPr>
        <w:t>16</w:t>
      </w:r>
      <w:r w:rsidR="007864C0">
        <w:rPr>
          <w:rFonts w:ascii="Tahoma" w:hAnsi="Tahoma"/>
          <w:sz w:val="22"/>
          <w:szCs w:val="22"/>
        </w:rPr>
        <w:t>.11</w:t>
      </w:r>
      <w:r>
        <w:rPr>
          <w:rFonts w:ascii="Tahoma" w:hAnsi="Tahoma"/>
          <w:sz w:val="22"/>
          <w:szCs w:val="22"/>
        </w:rPr>
        <w:t>.2010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4C5D3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C5D3A" w:rsidRPr="003F34CE" w:rsidRDefault="00AC13B7" w:rsidP="00F13C3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Korekta raportu bieżącego nr 28 z dnia </w:t>
            </w:r>
            <w:r w:rsidR="00327D01">
              <w:rPr>
                <w:rFonts w:ascii="Tahoma" w:hAnsi="Tahoma" w:cs="Tahoma"/>
                <w:b/>
                <w:sz w:val="20"/>
              </w:rPr>
              <w:t>15 października 2010 r.</w:t>
            </w:r>
          </w:p>
        </w:tc>
      </w:tr>
      <w:tr w:rsidR="004C5D3A" w:rsidRPr="00AF2262" w:rsidTr="00120F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983A8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27D01">
              <w:rPr>
                <w:rFonts w:ascii="Tahoma" w:hAnsi="Tahoma" w:cs="Tahoma"/>
                <w:b/>
                <w:sz w:val="20"/>
              </w:rPr>
              <w:t>28</w:t>
            </w:r>
            <w:r>
              <w:rPr>
                <w:rFonts w:ascii="Tahoma" w:hAnsi="Tahoma" w:cs="Tahoma"/>
                <w:b/>
                <w:sz w:val="20"/>
              </w:rPr>
              <w:t>/2010</w:t>
            </w:r>
            <w:r w:rsidR="00327D01">
              <w:rPr>
                <w:rFonts w:ascii="Tahoma" w:hAnsi="Tahoma" w:cs="Tahoma"/>
                <w:b/>
                <w:sz w:val="20"/>
              </w:rPr>
              <w:t>/K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D44FD" w:rsidRDefault="009E1189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dniu 15 października 2010 r. spółka DGA S.A. opublikowała raport bieżący nr 28, w którym wskazała</w:t>
            </w:r>
            <w:r w:rsidR="005B5F8A">
              <w:rPr>
                <w:rFonts w:ascii="Tahoma" w:hAnsi="Tahoma" w:cs="Tahoma"/>
                <w:sz w:val="20"/>
              </w:rPr>
              <w:t xml:space="preserve"> omyłkowo inną </w:t>
            </w:r>
            <w:r>
              <w:rPr>
                <w:rFonts w:ascii="Tahoma" w:hAnsi="Tahoma" w:cs="Tahoma"/>
                <w:sz w:val="20"/>
              </w:rPr>
              <w:t xml:space="preserve">podstawę prawną </w:t>
            </w:r>
            <w:r w:rsidR="00EA10AA">
              <w:rPr>
                <w:rFonts w:ascii="Tahoma" w:hAnsi="Tahoma" w:cs="Tahoma"/>
                <w:sz w:val="20"/>
              </w:rPr>
              <w:t xml:space="preserve">opublikowanego raportu (art. 56 ust. 1 </w:t>
            </w:r>
            <w:proofErr w:type="spellStart"/>
            <w:r w:rsidR="00EA10AA">
              <w:rPr>
                <w:rFonts w:ascii="Tahoma" w:hAnsi="Tahoma" w:cs="Tahoma"/>
                <w:sz w:val="20"/>
              </w:rPr>
              <w:t>pkt</w:t>
            </w:r>
            <w:proofErr w:type="spellEnd"/>
            <w:r w:rsidR="00EA10AA">
              <w:rPr>
                <w:rFonts w:ascii="Tahoma" w:hAnsi="Tahoma" w:cs="Tahoma"/>
                <w:sz w:val="20"/>
              </w:rPr>
              <w:t xml:space="preserve"> 2</w:t>
            </w:r>
            <w:r w:rsidR="00253184">
              <w:rPr>
                <w:rFonts w:ascii="Tahoma" w:hAnsi="Tahoma" w:cs="Tahoma"/>
                <w:sz w:val="20"/>
              </w:rPr>
              <w:t xml:space="preserve"> ustawy z dnia 29 lipca 2005 r. o ofercie publicznej i warunkach wprowadzania instrumentów finansowych do zorganizowanego systemu obrotu oraz o spółkach publicznych</w:t>
            </w:r>
            <w:r w:rsidR="00EA10AA">
              <w:rPr>
                <w:rFonts w:ascii="Tahoma" w:hAnsi="Tahoma" w:cs="Tahoma"/>
                <w:sz w:val="20"/>
              </w:rPr>
              <w:t>).</w:t>
            </w:r>
          </w:p>
          <w:p w:rsidR="00EA10AA" w:rsidRDefault="00EA10AA" w:rsidP="004D44FD">
            <w:pPr>
              <w:jc w:val="both"/>
              <w:rPr>
                <w:rFonts w:ascii="Tahoma" w:hAnsi="Tahoma" w:cs="Tahoma"/>
                <w:sz w:val="20"/>
              </w:rPr>
            </w:pPr>
          </w:p>
          <w:p w:rsidR="00EA10AA" w:rsidRDefault="00EA10AA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podstawą prawną raportu nr 28 jest art. 56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1 ustawy z dnia 29 lipca 2005 r. o ofercie publicznej i warunkach wprowadzania instrumentów finansowych do zorganizowanego systemu obrotu oraz o spółkach publicznych.</w:t>
            </w:r>
          </w:p>
          <w:p w:rsidR="00BD1F16" w:rsidRDefault="00BD1F16" w:rsidP="004D44FD">
            <w:pPr>
              <w:jc w:val="both"/>
              <w:rPr>
                <w:rFonts w:ascii="Tahoma" w:hAnsi="Tahoma" w:cs="Tahoma"/>
                <w:sz w:val="20"/>
              </w:rPr>
            </w:pPr>
          </w:p>
          <w:p w:rsidR="00AB27B5" w:rsidRDefault="00BD1F16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Uzupełniając treść raportu nr 28 spółka </w:t>
            </w:r>
            <w:r w:rsidR="00353F94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informuje, że</w:t>
            </w:r>
            <w:r w:rsidR="00AB27B5">
              <w:rPr>
                <w:rFonts w:ascii="Tahoma" w:hAnsi="Tahoma" w:cs="Tahoma"/>
                <w:sz w:val="20"/>
              </w:rPr>
              <w:t>:</w:t>
            </w:r>
          </w:p>
          <w:p w:rsidR="00BD1F16" w:rsidRDefault="00AB27B5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za objęcie 80% udziałów w kapitale zakładowym spółki </w:t>
            </w:r>
            <w:proofErr w:type="spellStart"/>
            <w:r>
              <w:rPr>
                <w:rFonts w:ascii="Tahoma" w:hAnsi="Tahoma" w:cs="Tahoma"/>
                <w:sz w:val="20"/>
              </w:rPr>
              <w:t>Allcards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 </w:t>
            </w:r>
            <w:r w:rsidR="00672B7A">
              <w:rPr>
                <w:rFonts w:ascii="Tahoma" w:hAnsi="Tahoma" w:cs="Tahoma"/>
                <w:sz w:val="20"/>
              </w:rPr>
              <w:t xml:space="preserve">wpłacony został przez Emitenta wkład pieniężny o wartości </w:t>
            </w:r>
            <w:r>
              <w:rPr>
                <w:rFonts w:ascii="Tahoma" w:hAnsi="Tahoma" w:cs="Tahoma"/>
                <w:sz w:val="20"/>
              </w:rPr>
              <w:t>400 tys. zł,</w:t>
            </w:r>
          </w:p>
          <w:p w:rsidR="00AB27B5" w:rsidRDefault="00AB27B5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za </w:t>
            </w:r>
            <w:r w:rsidR="00353F94">
              <w:rPr>
                <w:rFonts w:ascii="Tahoma" w:hAnsi="Tahoma" w:cs="Tahoma"/>
                <w:sz w:val="20"/>
              </w:rPr>
              <w:t>zakup 50% udziałów w kapitale zakładowym spółki DGA Fast Deal Sp. z o.o. zapłaciła</w:t>
            </w:r>
            <w:r w:rsidR="00672B7A">
              <w:rPr>
                <w:rFonts w:ascii="Tahoma" w:hAnsi="Tahoma" w:cs="Tahoma"/>
                <w:sz w:val="20"/>
              </w:rPr>
              <w:t xml:space="preserve"> cenę</w:t>
            </w:r>
            <w:r w:rsidR="00353F94">
              <w:rPr>
                <w:rFonts w:ascii="Tahoma" w:hAnsi="Tahoma" w:cs="Tahoma"/>
                <w:sz w:val="20"/>
              </w:rPr>
              <w:t xml:space="preserve"> 150 tys. zł,</w:t>
            </w:r>
          </w:p>
          <w:p w:rsidR="00353F94" w:rsidRDefault="00353F94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za objęcie 50% udziałów w kapitale zakładowym spółki DGA </w:t>
            </w:r>
            <w:proofErr w:type="spellStart"/>
            <w:r>
              <w:rPr>
                <w:rFonts w:ascii="Tahoma" w:hAnsi="Tahoma" w:cs="Tahoma"/>
                <w:sz w:val="20"/>
              </w:rPr>
              <w:t>Amber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  <w:r w:rsidR="00672B7A">
              <w:rPr>
                <w:rFonts w:ascii="Tahoma" w:hAnsi="Tahoma" w:cs="Tahoma"/>
                <w:sz w:val="20"/>
              </w:rPr>
              <w:t xml:space="preserve"> Emitent wpłacił wkład pieniężny o wartości </w:t>
            </w:r>
            <w:r>
              <w:rPr>
                <w:rFonts w:ascii="Tahoma" w:hAnsi="Tahoma" w:cs="Tahoma"/>
                <w:sz w:val="20"/>
              </w:rPr>
              <w:t>7,5 tys. zł.</w:t>
            </w:r>
          </w:p>
          <w:p w:rsidR="00A9314B" w:rsidRDefault="00A9314B" w:rsidP="004D44FD">
            <w:pPr>
              <w:jc w:val="both"/>
              <w:rPr>
                <w:rFonts w:ascii="Tahoma" w:hAnsi="Tahoma" w:cs="Tahoma"/>
                <w:sz w:val="20"/>
              </w:rPr>
            </w:pPr>
          </w:p>
          <w:p w:rsidR="002C5D9E" w:rsidRDefault="00A9314B" w:rsidP="004D44F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ocenie Zarządu DGA S.A. ze względu na realizację strategii działania polegającej na przebudowie struktury Grupy Kapitałowej DGA</w:t>
            </w:r>
            <w:r w:rsidR="00975C74">
              <w:rPr>
                <w:rFonts w:ascii="Tahoma" w:hAnsi="Tahoma" w:cs="Tahoma"/>
                <w:sz w:val="20"/>
              </w:rPr>
              <w:t xml:space="preserve"> S.A.</w:t>
            </w:r>
            <w:r>
              <w:rPr>
                <w:rFonts w:ascii="Tahoma" w:hAnsi="Tahoma" w:cs="Tahoma"/>
                <w:sz w:val="20"/>
              </w:rPr>
              <w:t xml:space="preserve"> nabywanie nowych podmiotów stanowi informację, która w istotny sposób może wpływać na decyzje inwestorów w zakresie oceny wartości akcji DGA S.A.</w:t>
            </w:r>
            <w:r w:rsidR="002C5D9E">
              <w:rPr>
                <w:rFonts w:ascii="Tahoma" w:hAnsi="Tahoma" w:cs="Tahoma"/>
                <w:sz w:val="20"/>
              </w:rPr>
              <w:t xml:space="preserve"> </w:t>
            </w:r>
            <w:r w:rsidR="00B25755">
              <w:rPr>
                <w:rFonts w:ascii="Tahoma" w:hAnsi="Tahoma" w:cs="Tahoma"/>
                <w:sz w:val="20"/>
              </w:rPr>
              <w:t>Strategia spółki zakłada przekształcenie swojej działalności doradczej w działalność do</w:t>
            </w:r>
            <w:r w:rsidR="008E177B">
              <w:rPr>
                <w:rFonts w:ascii="Tahoma" w:hAnsi="Tahoma" w:cs="Tahoma"/>
                <w:sz w:val="20"/>
              </w:rPr>
              <w:t>radczo-inwestycyjną i funkcjonowanie na zasadach podobnych do funduszu inwestycyjnego.</w:t>
            </w:r>
          </w:p>
          <w:p w:rsidR="00F13C3C" w:rsidRPr="008A51FB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9E1189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="009E1189">
              <w:rPr>
                <w:rFonts w:ascii="Tahoma" w:hAnsi="Tahoma" w:cs="Tahoma"/>
                <w:sz w:val="20"/>
              </w:rPr>
              <w:t>pkt</w:t>
            </w:r>
            <w:proofErr w:type="spellEnd"/>
            <w:r w:rsidR="009E1189">
              <w:rPr>
                <w:rFonts w:ascii="Tahoma" w:hAnsi="Tahoma" w:cs="Tahoma"/>
                <w:sz w:val="20"/>
              </w:rPr>
              <w:t xml:space="preserve"> 1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 xml:space="preserve">Anna </w:t>
            </w:r>
            <w:r w:rsidR="000127EF">
              <w:rPr>
                <w:rFonts w:ascii="Tahoma" w:hAnsi="Tahoma" w:cs="Tahoma"/>
                <w:b/>
                <w:sz w:val="20"/>
              </w:rPr>
              <w:t>Szymańska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0127EF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0127EF">
              <w:rPr>
                <w:rFonts w:ascii="Tahoma" w:hAnsi="Tahoma" w:cs="Tahoma"/>
                <w:b/>
                <w:sz w:val="20"/>
              </w:rPr>
              <w:t>Wiceprezes Zarządu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30E" w:rsidRDefault="00BD330E">
      <w:r>
        <w:separator/>
      </w:r>
    </w:p>
  </w:endnote>
  <w:endnote w:type="continuationSeparator" w:id="0">
    <w:p w:rsidR="00BD330E" w:rsidRDefault="00BD3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7B" w:rsidRDefault="008E177B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7B" w:rsidRPr="00C64F4A" w:rsidRDefault="008E177B" w:rsidP="005355AA">
    <w:pPr>
      <w:pStyle w:val="Stopka"/>
      <w:jc w:val="both"/>
      <w:rPr>
        <w:sz w:val="20"/>
      </w:rPr>
    </w:pPr>
  </w:p>
  <w:p w:rsidR="008E177B" w:rsidRPr="00F96658" w:rsidRDefault="008E177B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30E" w:rsidRDefault="00BD330E">
      <w:r>
        <w:separator/>
      </w:r>
    </w:p>
  </w:footnote>
  <w:footnote w:type="continuationSeparator" w:id="0">
    <w:p w:rsidR="00BD330E" w:rsidRDefault="00BD3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7B" w:rsidRPr="00F96658" w:rsidRDefault="008E177B" w:rsidP="00F96658">
    <w:pPr>
      <w:pStyle w:val="Nagwek"/>
      <w:rPr>
        <w:rFonts w:ascii="Tahoma" w:hAnsi="Tahoma" w:cs="Tahoma"/>
        <w:sz w:val="16"/>
        <w:szCs w:val="18"/>
      </w:rPr>
    </w:pPr>
  </w:p>
  <w:p w:rsidR="008E177B" w:rsidRPr="00F96658" w:rsidRDefault="008E177B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27E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849EF"/>
    <w:rsid w:val="00186941"/>
    <w:rsid w:val="001F01CC"/>
    <w:rsid w:val="002002F4"/>
    <w:rsid w:val="0022266B"/>
    <w:rsid w:val="00227034"/>
    <w:rsid w:val="002436FA"/>
    <w:rsid w:val="00253184"/>
    <w:rsid w:val="0026350A"/>
    <w:rsid w:val="00270B13"/>
    <w:rsid w:val="00271F64"/>
    <w:rsid w:val="002848E5"/>
    <w:rsid w:val="002B209D"/>
    <w:rsid w:val="002C28B9"/>
    <w:rsid w:val="002C5D9E"/>
    <w:rsid w:val="00305B01"/>
    <w:rsid w:val="00314CAB"/>
    <w:rsid w:val="0032125A"/>
    <w:rsid w:val="00327D01"/>
    <w:rsid w:val="003363A5"/>
    <w:rsid w:val="00350670"/>
    <w:rsid w:val="0035362C"/>
    <w:rsid w:val="00353F94"/>
    <w:rsid w:val="0035431C"/>
    <w:rsid w:val="003659F5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4474E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41F2"/>
    <w:rsid w:val="005355AA"/>
    <w:rsid w:val="0054662D"/>
    <w:rsid w:val="005A14C5"/>
    <w:rsid w:val="005B5F8A"/>
    <w:rsid w:val="005F2DD0"/>
    <w:rsid w:val="0060047E"/>
    <w:rsid w:val="0060179D"/>
    <w:rsid w:val="00602188"/>
    <w:rsid w:val="0061150D"/>
    <w:rsid w:val="00625B6A"/>
    <w:rsid w:val="00635EDA"/>
    <w:rsid w:val="00640DA2"/>
    <w:rsid w:val="00655B6C"/>
    <w:rsid w:val="006666EE"/>
    <w:rsid w:val="00670E24"/>
    <w:rsid w:val="00672B7A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90E7E"/>
    <w:rsid w:val="007F1C0C"/>
    <w:rsid w:val="00800114"/>
    <w:rsid w:val="00813B4D"/>
    <w:rsid w:val="008716B3"/>
    <w:rsid w:val="008A51FB"/>
    <w:rsid w:val="008C4BA4"/>
    <w:rsid w:val="008D1A31"/>
    <w:rsid w:val="008D5848"/>
    <w:rsid w:val="008E177B"/>
    <w:rsid w:val="008E6647"/>
    <w:rsid w:val="00905491"/>
    <w:rsid w:val="00917AE0"/>
    <w:rsid w:val="00963BDC"/>
    <w:rsid w:val="009705E4"/>
    <w:rsid w:val="00975C74"/>
    <w:rsid w:val="00983A8A"/>
    <w:rsid w:val="009C200A"/>
    <w:rsid w:val="009C59B1"/>
    <w:rsid w:val="009E1189"/>
    <w:rsid w:val="009F14F1"/>
    <w:rsid w:val="00A14A0C"/>
    <w:rsid w:val="00A356A7"/>
    <w:rsid w:val="00A36625"/>
    <w:rsid w:val="00A5003E"/>
    <w:rsid w:val="00A6694E"/>
    <w:rsid w:val="00A9314B"/>
    <w:rsid w:val="00A9685C"/>
    <w:rsid w:val="00AA68B6"/>
    <w:rsid w:val="00AB27B5"/>
    <w:rsid w:val="00AB5910"/>
    <w:rsid w:val="00AC13B7"/>
    <w:rsid w:val="00AD0578"/>
    <w:rsid w:val="00AD2258"/>
    <w:rsid w:val="00AD3E54"/>
    <w:rsid w:val="00AF4EC0"/>
    <w:rsid w:val="00B07760"/>
    <w:rsid w:val="00B1220C"/>
    <w:rsid w:val="00B1535F"/>
    <w:rsid w:val="00B22FD6"/>
    <w:rsid w:val="00B25755"/>
    <w:rsid w:val="00B31D58"/>
    <w:rsid w:val="00B37C88"/>
    <w:rsid w:val="00B50963"/>
    <w:rsid w:val="00B777A6"/>
    <w:rsid w:val="00B905AE"/>
    <w:rsid w:val="00BB4243"/>
    <w:rsid w:val="00BD1F16"/>
    <w:rsid w:val="00BD330E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E6E7F"/>
    <w:rsid w:val="00D26147"/>
    <w:rsid w:val="00D41ED7"/>
    <w:rsid w:val="00D610FE"/>
    <w:rsid w:val="00D9553C"/>
    <w:rsid w:val="00DB0DF4"/>
    <w:rsid w:val="00DB5BA8"/>
    <w:rsid w:val="00DC382E"/>
    <w:rsid w:val="00DE546F"/>
    <w:rsid w:val="00DF6E3B"/>
    <w:rsid w:val="00DF7936"/>
    <w:rsid w:val="00E012DC"/>
    <w:rsid w:val="00E247F0"/>
    <w:rsid w:val="00E75F8F"/>
    <w:rsid w:val="00E92CD0"/>
    <w:rsid w:val="00EA10AA"/>
    <w:rsid w:val="00EA2FDE"/>
    <w:rsid w:val="00EE3C7F"/>
    <w:rsid w:val="00EF5D1B"/>
    <w:rsid w:val="00F0787A"/>
    <w:rsid w:val="00F13C3C"/>
    <w:rsid w:val="00F210A7"/>
    <w:rsid w:val="00F22F9A"/>
    <w:rsid w:val="00F5123A"/>
    <w:rsid w:val="00F64E17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08A7-110B-4E37-86E4-40B30882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1</Pages>
  <Words>280</Words>
  <Characters>1601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Piechowiak, Błażej</cp:lastModifiedBy>
  <cp:revision>2</cp:revision>
  <cp:lastPrinted>2010-09-20T13:26:00Z</cp:lastPrinted>
  <dcterms:created xsi:type="dcterms:W3CDTF">2010-11-16T08:20:00Z</dcterms:created>
  <dcterms:modified xsi:type="dcterms:W3CDTF">2010-11-16T08:20:00Z</dcterms:modified>
</cp:coreProperties>
</file>